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422BAE0E" w:rsidR="00EA2B4A" w:rsidRPr="008F6F56" w:rsidRDefault="00EA2B4A" w:rsidP="008F6F56">
      <w:pPr>
        <w:pStyle w:val="Akapitzlist"/>
        <w:numPr>
          <w:ilvl w:val="1"/>
          <w:numId w:val="6"/>
        </w:numPr>
        <w:spacing w:before="120" w:after="0" w:line="276" w:lineRule="auto"/>
        <w:jc w:val="both"/>
        <w:outlineLvl w:val="0"/>
        <w:rPr>
          <w:rFonts w:cstheme="minorHAnsi"/>
          <w:b/>
          <w:bCs/>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351B86">
        <w:rPr>
          <w:rFonts w:cstheme="minorHAnsi"/>
          <w:b/>
          <w:bCs/>
          <w:szCs w:val="18"/>
          <w:u w:val="single"/>
        </w:rPr>
        <w:t>Łódź</w:t>
      </w:r>
      <w:r w:rsidR="00345315" w:rsidRPr="00345315">
        <w:rPr>
          <w:rFonts w:cstheme="minorHAnsi"/>
          <w:b/>
          <w:bCs/>
          <w:szCs w:val="18"/>
          <w:u w:val="single"/>
        </w:rPr>
        <w:t xml:space="preserve"> </w:t>
      </w:r>
      <w:r w:rsidRPr="00EA2B4A">
        <w:rPr>
          <w:rFonts w:cstheme="minorHAnsi"/>
          <w:szCs w:val="18"/>
        </w:rPr>
        <w:t>dla zadania pn</w:t>
      </w:r>
      <w:r w:rsidRPr="00183E52">
        <w:rPr>
          <w:rFonts w:cstheme="minorHAnsi"/>
          <w:b/>
          <w:bCs/>
          <w:szCs w:val="18"/>
        </w:rPr>
        <w:t>. </w:t>
      </w:r>
      <w:r w:rsidRPr="00784AAC">
        <w:rPr>
          <w:rFonts w:cstheme="minorHAnsi"/>
          <w:b/>
          <w:bCs/>
          <w:szCs w:val="18"/>
          <w:u w:val="single"/>
        </w:rPr>
        <w:t>„</w:t>
      </w:r>
      <w:r w:rsidR="00351B86" w:rsidRPr="00351B86">
        <w:rPr>
          <w:rFonts w:cstheme="minorHAnsi"/>
          <w:b/>
          <w:bCs/>
          <w:szCs w:val="18"/>
          <w:u w:val="single"/>
        </w:rPr>
        <w:t>Budowa stacji odtworzeniowej 15/0,4 kV za st. 6/0,4 kV nr 21126 ul. Nowe Sady 11/15 – odnowienie dokumentacji projektowej</w:t>
      </w:r>
      <w:r w:rsidRPr="008F6F56">
        <w:rPr>
          <w:rFonts w:cstheme="minorHAnsi"/>
          <w:b/>
          <w:bCs/>
          <w:szCs w:val="18"/>
          <w:u w:val="single"/>
        </w:rPr>
        <w:t>”</w:t>
      </w:r>
      <w:r w:rsidRPr="008F6F56">
        <w:rPr>
          <w:rFonts w:cstheme="minorHAnsi"/>
          <w:szCs w:val="18"/>
        </w:rPr>
        <w:t xml:space="preserve"> – zgodnie z załącznikiem nr </w:t>
      </w:r>
      <w:r w:rsidRPr="008F6F56">
        <w:rPr>
          <w:rFonts w:cstheme="minorHAnsi"/>
          <w:b/>
          <w:szCs w:val="18"/>
        </w:rPr>
        <w:t>1.7 do SWZ</w:t>
      </w:r>
      <w:r w:rsidRPr="008F6F56">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37229A2B" w:rsidR="00EA2B4A" w:rsidRPr="00EA2B4A" w:rsidRDefault="008F6F56" w:rsidP="00EA2B4A">
      <w:pPr>
        <w:pStyle w:val="Akapitzlist"/>
        <w:spacing w:before="120" w:line="276" w:lineRule="auto"/>
        <w:ind w:left="284"/>
        <w:outlineLvl w:val="0"/>
        <w:rPr>
          <w:rFonts w:cs="Calibri"/>
          <w:b/>
          <w:szCs w:val="18"/>
        </w:rPr>
      </w:pPr>
      <w:r w:rsidRPr="008F6F56">
        <w:rPr>
          <w:rFonts w:cs="Calibri"/>
          <w:b/>
          <w:szCs w:val="18"/>
          <w:u w:val="single"/>
        </w:rPr>
        <w:t>18 miesięcy</w:t>
      </w:r>
      <w:r w:rsidR="006820ED" w:rsidRPr="006820ED">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38F715C9" w:rsidR="00DF72C3" w:rsidRPr="00784AAC" w:rsidRDefault="00EA2B4A" w:rsidP="00EA2B4A">
      <w:pPr>
        <w:rPr>
          <w:rFonts w:cstheme="minorHAnsi"/>
          <w:szCs w:val="18"/>
        </w:rPr>
      </w:pPr>
      <w:r w:rsidRPr="00784AAC">
        <w:rPr>
          <w:rFonts w:cstheme="minorHAnsi"/>
          <w:szCs w:val="18"/>
        </w:rPr>
        <w:t>Załącznik nr 1.8 – Mapk</w:t>
      </w:r>
      <w:r w:rsidR="00171C11">
        <w:rPr>
          <w:rFonts w:cstheme="minorHAnsi"/>
          <w:szCs w:val="18"/>
        </w:rPr>
        <w:t>a</w:t>
      </w:r>
      <w:r w:rsidRPr="00784AAC">
        <w:rPr>
          <w:rFonts w:cstheme="minorHAnsi"/>
          <w:szCs w:val="18"/>
        </w:rPr>
        <w:t xml:space="preserve"> podglądow</w:t>
      </w:r>
      <w:r w:rsidR="00171C11">
        <w:rPr>
          <w:rFonts w:cstheme="minorHAnsi"/>
          <w:szCs w:val="18"/>
        </w:rPr>
        <w:t>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EBD0" w14:textId="77777777" w:rsidR="00376AD3" w:rsidRDefault="00376AD3" w:rsidP="00582CE9">
      <w:pPr>
        <w:spacing w:after="0"/>
      </w:pPr>
      <w:r>
        <w:separator/>
      </w:r>
    </w:p>
  </w:endnote>
  <w:endnote w:type="continuationSeparator" w:id="0">
    <w:p w14:paraId="32959FB1" w14:textId="77777777" w:rsidR="00376AD3" w:rsidRDefault="00376AD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C8D5" w14:textId="77777777" w:rsidR="00C42975" w:rsidRDefault="00C429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DB7B" w14:textId="77777777" w:rsidR="00376AD3" w:rsidRDefault="00376AD3" w:rsidP="00582CE9">
      <w:pPr>
        <w:spacing w:after="0"/>
      </w:pPr>
      <w:r>
        <w:separator/>
      </w:r>
    </w:p>
  </w:footnote>
  <w:footnote w:type="continuationSeparator" w:id="0">
    <w:p w14:paraId="2F1749C7" w14:textId="77777777" w:rsidR="00376AD3" w:rsidRDefault="00376AD3"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7908" w14:textId="77777777" w:rsidR="00C42975" w:rsidRDefault="00C429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01F73772" w:rsidR="00347E8D" w:rsidRPr="006B2C28" w:rsidRDefault="00C42975" w:rsidP="00582CE9">
          <w:pPr>
            <w:suppressAutoHyphens/>
            <w:ind w:right="187"/>
            <w:rPr>
              <w:rFonts w:asciiTheme="majorHAnsi" w:hAnsiTheme="majorHAnsi"/>
              <w:color w:val="000000" w:themeColor="text1"/>
              <w:sz w:val="14"/>
              <w:szCs w:val="18"/>
            </w:rPr>
          </w:pPr>
          <w:r w:rsidRPr="00C42975">
            <w:rPr>
              <w:rFonts w:asciiTheme="majorHAnsi" w:hAnsiTheme="majorHAnsi"/>
              <w:b/>
              <w:bCs/>
              <w:color w:val="000000" w:themeColor="text1"/>
              <w:sz w:val="14"/>
              <w:szCs w:val="18"/>
            </w:rPr>
            <w:br/>
            <w:t>POST/DYS/OLD/GZ/00133/2026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52C"/>
    <w:rsid w:val="00003B5C"/>
    <w:rsid w:val="00005D70"/>
    <w:rsid w:val="00007721"/>
    <w:rsid w:val="00013A18"/>
    <w:rsid w:val="00015893"/>
    <w:rsid w:val="0002424F"/>
    <w:rsid w:val="00027947"/>
    <w:rsid w:val="000305A1"/>
    <w:rsid w:val="00033582"/>
    <w:rsid w:val="000362BA"/>
    <w:rsid w:val="0003687D"/>
    <w:rsid w:val="00036B40"/>
    <w:rsid w:val="00036D76"/>
    <w:rsid w:val="000378AF"/>
    <w:rsid w:val="00040B6D"/>
    <w:rsid w:val="000516BD"/>
    <w:rsid w:val="00051B85"/>
    <w:rsid w:val="00054A92"/>
    <w:rsid w:val="00056904"/>
    <w:rsid w:val="0005723F"/>
    <w:rsid w:val="000572D8"/>
    <w:rsid w:val="00057816"/>
    <w:rsid w:val="00060EAD"/>
    <w:rsid w:val="00061676"/>
    <w:rsid w:val="00061B03"/>
    <w:rsid w:val="0006548F"/>
    <w:rsid w:val="00070A58"/>
    <w:rsid w:val="00071A2F"/>
    <w:rsid w:val="00071C98"/>
    <w:rsid w:val="00071EC3"/>
    <w:rsid w:val="0009045E"/>
    <w:rsid w:val="00094799"/>
    <w:rsid w:val="00094EB9"/>
    <w:rsid w:val="00096510"/>
    <w:rsid w:val="000974B1"/>
    <w:rsid w:val="000A1658"/>
    <w:rsid w:val="000A7E99"/>
    <w:rsid w:val="000B08C4"/>
    <w:rsid w:val="000B0DBD"/>
    <w:rsid w:val="000C47A9"/>
    <w:rsid w:val="000C4CCC"/>
    <w:rsid w:val="000C57CC"/>
    <w:rsid w:val="000C679C"/>
    <w:rsid w:val="000D42BE"/>
    <w:rsid w:val="000D5886"/>
    <w:rsid w:val="000E0EB5"/>
    <w:rsid w:val="000E1564"/>
    <w:rsid w:val="000E1A7D"/>
    <w:rsid w:val="00101BCF"/>
    <w:rsid w:val="00104502"/>
    <w:rsid w:val="00104583"/>
    <w:rsid w:val="00105097"/>
    <w:rsid w:val="00107A1B"/>
    <w:rsid w:val="001112C2"/>
    <w:rsid w:val="00111CB9"/>
    <w:rsid w:val="00113AE2"/>
    <w:rsid w:val="00124536"/>
    <w:rsid w:val="00125A7F"/>
    <w:rsid w:val="00126CEA"/>
    <w:rsid w:val="00132B64"/>
    <w:rsid w:val="00136B64"/>
    <w:rsid w:val="0014036E"/>
    <w:rsid w:val="00145125"/>
    <w:rsid w:val="0014785F"/>
    <w:rsid w:val="001556F0"/>
    <w:rsid w:val="00162D88"/>
    <w:rsid w:val="00167B53"/>
    <w:rsid w:val="00171C11"/>
    <w:rsid w:val="00172B93"/>
    <w:rsid w:val="00175F4C"/>
    <w:rsid w:val="00183E52"/>
    <w:rsid w:val="001845CE"/>
    <w:rsid w:val="00185AAB"/>
    <w:rsid w:val="00192A23"/>
    <w:rsid w:val="001974F6"/>
    <w:rsid w:val="001A2A0C"/>
    <w:rsid w:val="001A4996"/>
    <w:rsid w:val="001A69CA"/>
    <w:rsid w:val="001B0061"/>
    <w:rsid w:val="001D1A8B"/>
    <w:rsid w:val="001D2EB1"/>
    <w:rsid w:val="001D3260"/>
    <w:rsid w:val="001D451A"/>
    <w:rsid w:val="001E7E73"/>
    <w:rsid w:val="001F1496"/>
    <w:rsid w:val="001F3242"/>
    <w:rsid w:val="001F3600"/>
    <w:rsid w:val="001F3F20"/>
    <w:rsid w:val="001F4B82"/>
    <w:rsid w:val="001F737A"/>
    <w:rsid w:val="00201AB6"/>
    <w:rsid w:val="002067F1"/>
    <w:rsid w:val="00207D2A"/>
    <w:rsid w:val="00217A76"/>
    <w:rsid w:val="00224257"/>
    <w:rsid w:val="00232EBC"/>
    <w:rsid w:val="002369B3"/>
    <w:rsid w:val="0024291C"/>
    <w:rsid w:val="00243739"/>
    <w:rsid w:val="00244861"/>
    <w:rsid w:val="00257F22"/>
    <w:rsid w:val="00260452"/>
    <w:rsid w:val="00264A06"/>
    <w:rsid w:val="00265B9D"/>
    <w:rsid w:val="00270752"/>
    <w:rsid w:val="002743D5"/>
    <w:rsid w:val="002768AC"/>
    <w:rsid w:val="002942B6"/>
    <w:rsid w:val="002958A7"/>
    <w:rsid w:val="002A2347"/>
    <w:rsid w:val="002A3129"/>
    <w:rsid w:val="002A4130"/>
    <w:rsid w:val="002A48F7"/>
    <w:rsid w:val="002A79E0"/>
    <w:rsid w:val="002B1494"/>
    <w:rsid w:val="002B5B5C"/>
    <w:rsid w:val="002B5C62"/>
    <w:rsid w:val="002C0738"/>
    <w:rsid w:val="002C2B6F"/>
    <w:rsid w:val="002C470F"/>
    <w:rsid w:val="002D4CAD"/>
    <w:rsid w:val="002E1E05"/>
    <w:rsid w:val="002E396B"/>
    <w:rsid w:val="002F10CA"/>
    <w:rsid w:val="002F50A9"/>
    <w:rsid w:val="002F7379"/>
    <w:rsid w:val="00303C67"/>
    <w:rsid w:val="00303E5F"/>
    <w:rsid w:val="00310CB3"/>
    <w:rsid w:val="00311A93"/>
    <w:rsid w:val="003254C3"/>
    <w:rsid w:val="003332D3"/>
    <w:rsid w:val="00342A59"/>
    <w:rsid w:val="00345315"/>
    <w:rsid w:val="00347E8D"/>
    <w:rsid w:val="00351B86"/>
    <w:rsid w:val="00362C4E"/>
    <w:rsid w:val="00366FFB"/>
    <w:rsid w:val="00371A75"/>
    <w:rsid w:val="00371C51"/>
    <w:rsid w:val="0037470D"/>
    <w:rsid w:val="00374D6C"/>
    <w:rsid w:val="00375780"/>
    <w:rsid w:val="00376AD3"/>
    <w:rsid w:val="00377A44"/>
    <w:rsid w:val="00380557"/>
    <w:rsid w:val="00381365"/>
    <w:rsid w:val="00385A7C"/>
    <w:rsid w:val="00387A0D"/>
    <w:rsid w:val="003903C2"/>
    <w:rsid w:val="00392A23"/>
    <w:rsid w:val="00394675"/>
    <w:rsid w:val="00395F60"/>
    <w:rsid w:val="003A2072"/>
    <w:rsid w:val="003A448C"/>
    <w:rsid w:val="003A4CC6"/>
    <w:rsid w:val="003A5D11"/>
    <w:rsid w:val="003A7C03"/>
    <w:rsid w:val="003B1E40"/>
    <w:rsid w:val="003B24DC"/>
    <w:rsid w:val="003B43F5"/>
    <w:rsid w:val="003B66FE"/>
    <w:rsid w:val="003D41B4"/>
    <w:rsid w:val="003D4FEB"/>
    <w:rsid w:val="003D6C11"/>
    <w:rsid w:val="003E050D"/>
    <w:rsid w:val="003E3CCB"/>
    <w:rsid w:val="003E59DD"/>
    <w:rsid w:val="003F067C"/>
    <w:rsid w:val="003F132F"/>
    <w:rsid w:val="003F257A"/>
    <w:rsid w:val="003F39B2"/>
    <w:rsid w:val="003F7633"/>
    <w:rsid w:val="00401BC0"/>
    <w:rsid w:val="0040472A"/>
    <w:rsid w:val="00404F93"/>
    <w:rsid w:val="004069EB"/>
    <w:rsid w:val="00410C06"/>
    <w:rsid w:val="00412D3F"/>
    <w:rsid w:val="00412E5B"/>
    <w:rsid w:val="00417E23"/>
    <w:rsid w:val="004207FF"/>
    <w:rsid w:val="00424CDB"/>
    <w:rsid w:val="004257E0"/>
    <w:rsid w:val="004329A0"/>
    <w:rsid w:val="004367FB"/>
    <w:rsid w:val="00436F85"/>
    <w:rsid w:val="0044580F"/>
    <w:rsid w:val="0044629B"/>
    <w:rsid w:val="00446544"/>
    <w:rsid w:val="00446871"/>
    <w:rsid w:val="00446E2F"/>
    <w:rsid w:val="00463679"/>
    <w:rsid w:val="004644EA"/>
    <w:rsid w:val="00466493"/>
    <w:rsid w:val="00473D75"/>
    <w:rsid w:val="00474D4A"/>
    <w:rsid w:val="0047759A"/>
    <w:rsid w:val="004906BC"/>
    <w:rsid w:val="00491D7A"/>
    <w:rsid w:val="004925D9"/>
    <w:rsid w:val="00492AEE"/>
    <w:rsid w:val="00496273"/>
    <w:rsid w:val="004A0A0F"/>
    <w:rsid w:val="004A723C"/>
    <w:rsid w:val="004B29F9"/>
    <w:rsid w:val="004B754B"/>
    <w:rsid w:val="004C2303"/>
    <w:rsid w:val="004D154B"/>
    <w:rsid w:val="004D63D5"/>
    <w:rsid w:val="004D678F"/>
    <w:rsid w:val="004E0D77"/>
    <w:rsid w:val="004E1AB0"/>
    <w:rsid w:val="004E7573"/>
    <w:rsid w:val="004F0C4A"/>
    <w:rsid w:val="004F20AD"/>
    <w:rsid w:val="004F36DB"/>
    <w:rsid w:val="004F5916"/>
    <w:rsid w:val="004F6B10"/>
    <w:rsid w:val="004F75D2"/>
    <w:rsid w:val="00510CC3"/>
    <w:rsid w:val="00517579"/>
    <w:rsid w:val="00520308"/>
    <w:rsid w:val="0052445E"/>
    <w:rsid w:val="00535E9B"/>
    <w:rsid w:val="005453F1"/>
    <w:rsid w:val="00551FB7"/>
    <w:rsid w:val="00553E29"/>
    <w:rsid w:val="005563FF"/>
    <w:rsid w:val="00562E63"/>
    <w:rsid w:val="0056616F"/>
    <w:rsid w:val="00573482"/>
    <w:rsid w:val="00574D7E"/>
    <w:rsid w:val="00580DA0"/>
    <w:rsid w:val="00582CE9"/>
    <w:rsid w:val="0058794A"/>
    <w:rsid w:val="005932BA"/>
    <w:rsid w:val="005A354D"/>
    <w:rsid w:val="005B24A8"/>
    <w:rsid w:val="005B2B6D"/>
    <w:rsid w:val="005B3F04"/>
    <w:rsid w:val="005B6DC6"/>
    <w:rsid w:val="005B76BC"/>
    <w:rsid w:val="005C6812"/>
    <w:rsid w:val="005D118B"/>
    <w:rsid w:val="005D2D85"/>
    <w:rsid w:val="005D560F"/>
    <w:rsid w:val="005D74EB"/>
    <w:rsid w:val="005E330A"/>
    <w:rsid w:val="005E49ED"/>
    <w:rsid w:val="005E4AA3"/>
    <w:rsid w:val="005E79E5"/>
    <w:rsid w:val="005E7E77"/>
    <w:rsid w:val="005F23E1"/>
    <w:rsid w:val="0060087A"/>
    <w:rsid w:val="006055FD"/>
    <w:rsid w:val="006064FB"/>
    <w:rsid w:val="006209AE"/>
    <w:rsid w:val="00623B01"/>
    <w:rsid w:val="006240E4"/>
    <w:rsid w:val="00624A36"/>
    <w:rsid w:val="00625BB0"/>
    <w:rsid w:val="006261BB"/>
    <w:rsid w:val="00636D8B"/>
    <w:rsid w:val="0065322E"/>
    <w:rsid w:val="00655DA8"/>
    <w:rsid w:val="00660237"/>
    <w:rsid w:val="00670CE4"/>
    <w:rsid w:val="0067116D"/>
    <w:rsid w:val="0067572D"/>
    <w:rsid w:val="006775EE"/>
    <w:rsid w:val="00680F7C"/>
    <w:rsid w:val="006820ED"/>
    <w:rsid w:val="00683556"/>
    <w:rsid w:val="00696995"/>
    <w:rsid w:val="006A0331"/>
    <w:rsid w:val="006A4275"/>
    <w:rsid w:val="006B2C26"/>
    <w:rsid w:val="006C3527"/>
    <w:rsid w:val="006C4791"/>
    <w:rsid w:val="006C4B70"/>
    <w:rsid w:val="006C6089"/>
    <w:rsid w:val="006D16F1"/>
    <w:rsid w:val="006D3D9D"/>
    <w:rsid w:val="006E100D"/>
    <w:rsid w:val="006E2000"/>
    <w:rsid w:val="006E28D9"/>
    <w:rsid w:val="006E5EF6"/>
    <w:rsid w:val="006E7D78"/>
    <w:rsid w:val="006F00DD"/>
    <w:rsid w:val="006F3B57"/>
    <w:rsid w:val="006F5F72"/>
    <w:rsid w:val="006F73AE"/>
    <w:rsid w:val="00702909"/>
    <w:rsid w:val="00710355"/>
    <w:rsid w:val="00713B03"/>
    <w:rsid w:val="00720ED1"/>
    <w:rsid w:val="007246D0"/>
    <w:rsid w:val="00726BF1"/>
    <w:rsid w:val="007274C6"/>
    <w:rsid w:val="00727EC1"/>
    <w:rsid w:val="0073168A"/>
    <w:rsid w:val="0073187A"/>
    <w:rsid w:val="007343BE"/>
    <w:rsid w:val="007343C5"/>
    <w:rsid w:val="00742321"/>
    <w:rsid w:val="00742807"/>
    <w:rsid w:val="00751686"/>
    <w:rsid w:val="00752002"/>
    <w:rsid w:val="00760251"/>
    <w:rsid w:val="007617E0"/>
    <w:rsid w:val="007673CA"/>
    <w:rsid w:val="00772961"/>
    <w:rsid w:val="00774201"/>
    <w:rsid w:val="007757B5"/>
    <w:rsid w:val="00780034"/>
    <w:rsid w:val="00783D03"/>
    <w:rsid w:val="007844EB"/>
    <w:rsid w:val="00784AAC"/>
    <w:rsid w:val="00784DC3"/>
    <w:rsid w:val="0078544D"/>
    <w:rsid w:val="00787D9C"/>
    <w:rsid w:val="00793AC3"/>
    <w:rsid w:val="00794EFB"/>
    <w:rsid w:val="007952C4"/>
    <w:rsid w:val="00797096"/>
    <w:rsid w:val="007A13F4"/>
    <w:rsid w:val="007A1B94"/>
    <w:rsid w:val="007A203B"/>
    <w:rsid w:val="007A2675"/>
    <w:rsid w:val="007A275F"/>
    <w:rsid w:val="007B094C"/>
    <w:rsid w:val="007B0FF0"/>
    <w:rsid w:val="007B50D8"/>
    <w:rsid w:val="007C0A5A"/>
    <w:rsid w:val="007C1317"/>
    <w:rsid w:val="007C2418"/>
    <w:rsid w:val="007C6687"/>
    <w:rsid w:val="007C67FA"/>
    <w:rsid w:val="007D0675"/>
    <w:rsid w:val="007D1209"/>
    <w:rsid w:val="007E334D"/>
    <w:rsid w:val="007F0041"/>
    <w:rsid w:val="00812E3F"/>
    <w:rsid w:val="008130D5"/>
    <w:rsid w:val="0081735D"/>
    <w:rsid w:val="008217CE"/>
    <w:rsid w:val="00827A7E"/>
    <w:rsid w:val="00831596"/>
    <w:rsid w:val="00834673"/>
    <w:rsid w:val="00837B4D"/>
    <w:rsid w:val="0084138D"/>
    <w:rsid w:val="00841871"/>
    <w:rsid w:val="00841F97"/>
    <w:rsid w:val="00842578"/>
    <w:rsid w:val="00847B49"/>
    <w:rsid w:val="00852695"/>
    <w:rsid w:val="008548B7"/>
    <w:rsid w:val="00857549"/>
    <w:rsid w:val="00867243"/>
    <w:rsid w:val="008707CC"/>
    <w:rsid w:val="00884D47"/>
    <w:rsid w:val="008A7100"/>
    <w:rsid w:val="008A7413"/>
    <w:rsid w:val="008A7CE0"/>
    <w:rsid w:val="008B4C33"/>
    <w:rsid w:val="008B6316"/>
    <w:rsid w:val="008C619A"/>
    <w:rsid w:val="008C6CC4"/>
    <w:rsid w:val="008C74CA"/>
    <w:rsid w:val="008C75AB"/>
    <w:rsid w:val="008D0EB4"/>
    <w:rsid w:val="008D6A33"/>
    <w:rsid w:val="008D6FD3"/>
    <w:rsid w:val="008E2EA9"/>
    <w:rsid w:val="008E41A4"/>
    <w:rsid w:val="008E4838"/>
    <w:rsid w:val="008F17DA"/>
    <w:rsid w:val="008F1FB0"/>
    <w:rsid w:val="008F6F56"/>
    <w:rsid w:val="008F72E5"/>
    <w:rsid w:val="008F783D"/>
    <w:rsid w:val="0090379D"/>
    <w:rsid w:val="00910E6D"/>
    <w:rsid w:val="00911FA5"/>
    <w:rsid w:val="00935B17"/>
    <w:rsid w:val="00936AC2"/>
    <w:rsid w:val="00944154"/>
    <w:rsid w:val="00944BEA"/>
    <w:rsid w:val="009556D6"/>
    <w:rsid w:val="009577D9"/>
    <w:rsid w:val="0096232C"/>
    <w:rsid w:val="00962604"/>
    <w:rsid w:val="00964A31"/>
    <w:rsid w:val="00965ACD"/>
    <w:rsid w:val="00967DAD"/>
    <w:rsid w:val="00971C8B"/>
    <w:rsid w:val="00971E24"/>
    <w:rsid w:val="00972206"/>
    <w:rsid w:val="00972B41"/>
    <w:rsid w:val="009730F2"/>
    <w:rsid w:val="009825D0"/>
    <w:rsid w:val="00983EBF"/>
    <w:rsid w:val="00984E39"/>
    <w:rsid w:val="0098502B"/>
    <w:rsid w:val="00986E3C"/>
    <w:rsid w:val="00987773"/>
    <w:rsid w:val="00992FE3"/>
    <w:rsid w:val="00995725"/>
    <w:rsid w:val="0099653A"/>
    <w:rsid w:val="009A6D93"/>
    <w:rsid w:val="009A7B36"/>
    <w:rsid w:val="009A7D1F"/>
    <w:rsid w:val="009B1F7B"/>
    <w:rsid w:val="009B3502"/>
    <w:rsid w:val="009B51B6"/>
    <w:rsid w:val="009B5CDA"/>
    <w:rsid w:val="009B633C"/>
    <w:rsid w:val="009B783E"/>
    <w:rsid w:val="009C0A94"/>
    <w:rsid w:val="009C388E"/>
    <w:rsid w:val="009C48AC"/>
    <w:rsid w:val="009C5C7C"/>
    <w:rsid w:val="009C6FBE"/>
    <w:rsid w:val="009D1815"/>
    <w:rsid w:val="009D42EA"/>
    <w:rsid w:val="009D58D0"/>
    <w:rsid w:val="009D5A1B"/>
    <w:rsid w:val="009D7472"/>
    <w:rsid w:val="009E0A88"/>
    <w:rsid w:val="009E2CB5"/>
    <w:rsid w:val="009E5B5E"/>
    <w:rsid w:val="009E6123"/>
    <w:rsid w:val="00A02C84"/>
    <w:rsid w:val="00A07602"/>
    <w:rsid w:val="00A148D6"/>
    <w:rsid w:val="00A22EAD"/>
    <w:rsid w:val="00A31EF2"/>
    <w:rsid w:val="00A3313C"/>
    <w:rsid w:val="00A370AB"/>
    <w:rsid w:val="00A43299"/>
    <w:rsid w:val="00A45792"/>
    <w:rsid w:val="00A467CA"/>
    <w:rsid w:val="00A5134A"/>
    <w:rsid w:val="00A52105"/>
    <w:rsid w:val="00A52D8E"/>
    <w:rsid w:val="00A54C4B"/>
    <w:rsid w:val="00A55533"/>
    <w:rsid w:val="00A57E04"/>
    <w:rsid w:val="00A6049B"/>
    <w:rsid w:val="00A62B4C"/>
    <w:rsid w:val="00A659C6"/>
    <w:rsid w:val="00A730B9"/>
    <w:rsid w:val="00A7626A"/>
    <w:rsid w:val="00A809BD"/>
    <w:rsid w:val="00A81CFB"/>
    <w:rsid w:val="00A85D6F"/>
    <w:rsid w:val="00AA134E"/>
    <w:rsid w:val="00AA3417"/>
    <w:rsid w:val="00AB5621"/>
    <w:rsid w:val="00AB7248"/>
    <w:rsid w:val="00AB78A2"/>
    <w:rsid w:val="00AC25B4"/>
    <w:rsid w:val="00AC4A8D"/>
    <w:rsid w:val="00AC5A4C"/>
    <w:rsid w:val="00AD02B0"/>
    <w:rsid w:val="00AD5D81"/>
    <w:rsid w:val="00AE1925"/>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3D37"/>
    <w:rsid w:val="00B53F64"/>
    <w:rsid w:val="00B57759"/>
    <w:rsid w:val="00B62B32"/>
    <w:rsid w:val="00B638C7"/>
    <w:rsid w:val="00B67333"/>
    <w:rsid w:val="00B67776"/>
    <w:rsid w:val="00B67D39"/>
    <w:rsid w:val="00B67FA9"/>
    <w:rsid w:val="00B74FE1"/>
    <w:rsid w:val="00B758D3"/>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163DC"/>
    <w:rsid w:val="00C20678"/>
    <w:rsid w:val="00C224EE"/>
    <w:rsid w:val="00C23F3E"/>
    <w:rsid w:val="00C268ED"/>
    <w:rsid w:val="00C26BC0"/>
    <w:rsid w:val="00C272AD"/>
    <w:rsid w:val="00C27B9D"/>
    <w:rsid w:val="00C327EC"/>
    <w:rsid w:val="00C42975"/>
    <w:rsid w:val="00C45F7E"/>
    <w:rsid w:val="00C4719E"/>
    <w:rsid w:val="00C5009D"/>
    <w:rsid w:val="00C53A22"/>
    <w:rsid w:val="00C55EC1"/>
    <w:rsid w:val="00C64A07"/>
    <w:rsid w:val="00C6569B"/>
    <w:rsid w:val="00C66B9A"/>
    <w:rsid w:val="00C707D1"/>
    <w:rsid w:val="00C737A1"/>
    <w:rsid w:val="00C76D32"/>
    <w:rsid w:val="00C77BCF"/>
    <w:rsid w:val="00C874E6"/>
    <w:rsid w:val="00CB2D26"/>
    <w:rsid w:val="00CB3A6F"/>
    <w:rsid w:val="00CD2022"/>
    <w:rsid w:val="00CD3E59"/>
    <w:rsid w:val="00CE241C"/>
    <w:rsid w:val="00CE2F55"/>
    <w:rsid w:val="00CE5A24"/>
    <w:rsid w:val="00CF047C"/>
    <w:rsid w:val="00D03C12"/>
    <w:rsid w:val="00D064EB"/>
    <w:rsid w:val="00D10566"/>
    <w:rsid w:val="00D10930"/>
    <w:rsid w:val="00D1247E"/>
    <w:rsid w:val="00D21BCE"/>
    <w:rsid w:val="00D2245B"/>
    <w:rsid w:val="00D3540C"/>
    <w:rsid w:val="00D456C2"/>
    <w:rsid w:val="00D516C1"/>
    <w:rsid w:val="00D6344F"/>
    <w:rsid w:val="00D64CFF"/>
    <w:rsid w:val="00D80ACF"/>
    <w:rsid w:val="00D80E4A"/>
    <w:rsid w:val="00D8328D"/>
    <w:rsid w:val="00D9793B"/>
    <w:rsid w:val="00DA5E31"/>
    <w:rsid w:val="00DA64DB"/>
    <w:rsid w:val="00DB1E5E"/>
    <w:rsid w:val="00DB2BFF"/>
    <w:rsid w:val="00DB3B99"/>
    <w:rsid w:val="00DB4140"/>
    <w:rsid w:val="00DB713D"/>
    <w:rsid w:val="00DC76F0"/>
    <w:rsid w:val="00DC7E48"/>
    <w:rsid w:val="00DD06C0"/>
    <w:rsid w:val="00DE1789"/>
    <w:rsid w:val="00DE2A42"/>
    <w:rsid w:val="00DE3208"/>
    <w:rsid w:val="00DE5745"/>
    <w:rsid w:val="00DE622F"/>
    <w:rsid w:val="00DF2ED5"/>
    <w:rsid w:val="00DF72C3"/>
    <w:rsid w:val="00E048E3"/>
    <w:rsid w:val="00E10E14"/>
    <w:rsid w:val="00E12F47"/>
    <w:rsid w:val="00E16545"/>
    <w:rsid w:val="00E2123D"/>
    <w:rsid w:val="00E30653"/>
    <w:rsid w:val="00E30B4B"/>
    <w:rsid w:val="00E33932"/>
    <w:rsid w:val="00E413AB"/>
    <w:rsid w:val="00E41451"/>
    <w:rsid w:val="00E45F98"/>
    <w:rsid w:val="00E46F1D"/>
    <w:rsid w:val="00E5062F"/>
    <w:rsid w:val="00E56B47"/>
    <w:rsid w:val="00E60682"/>
    <w:rsid w:val="00E6552D"/>
    <w:rsid w:val="00E66F4B"/>
    <w:rsid w:val="00E706C2"/>
    <w:rsid w:val="00E72CD1"/>
    <w:rsid w:val="00E8041E"/>
    <w:rsid w:val="00E818CE"/>
    <w:rsid w:val="00E92F67"/>
    <w:rsid w:val="00E95B91"/>
    <w:rsid w:val="00EA2B4A"/>
    <w:rsid w:val="00EA6557"/>
    <w:rsid w:val="00EA6B97"/>
    <w:rsid w:val="00EB216E"/>
    <w:rsid w:val="00EB5BFC"/>
    <w:rsid w:val="00EC07C0"/>
    <w:rsid w:val="00EC22FA"/>
    <w:rsid w:val="00EC30C5"/>
    <w:rsid w:val="00ED2FD4"/>
    <w:rsid w:val="00ED7EFA"/>
    <w:rsid w:val="00EE350B"/>
    <w:rsid w:val="00EE5E2C"/>
    <w:rsid w:val="00EE69D4"/>
    <w:rsid w:val="00F01E75"/>
    <w:rsid w:val="00F032BE"/>
    <w:rsid w:val="00F0670E"/>
    <w:rsid w:val="00F16206"/>
    <w:rsid w:val="00F21DD8"/>
    <w:rsid w:val="00F25128"/>
    <w:rsid w:val="00F26024"/>
    <w:rsid w:val="00F32BD1"/>
    <w:rsid w:val="00F3444F"/>
    <w:rsid w:val="00F377D2"/>
    <w:rsid w:val="00F40848"/>
    <w:rsid w:val="00F42D1F"/>
    <w:rsid w:val="00F45C48"/>
    <w:rsid w:val="00F4718C"/>
    <w:rsid w:val="00F52272"/>
    <w:rsid w:val="00F527EB"/>
    <w:rsid w:val="00F57F56"/>
    <w:rsid w:val="00F62025"/>
    <w:rsid w:val="00F63E80"/>
    <w:rsid w:val="00F65859"/>
    <w:rsid w:val="00F664AA"/>
    <w:rsid w:val="00F66F84"/>
    <w:rsid w:val="00F71902"/>
    <w:rsid w:val="00F724BA"/>
    <w:rsid w:val="00F751D8"/>
    <w:rsid w:val="00F761E5"/>
    <w:rsid w:val="00F81046"/>
    <w:rsid w:val="00F8299E"/>
    <w:rsid w:val="00F835B4"/>
    <w:rsid w:val="00F84B5E"/>
    <w:rsid w:val="00F86375"/>
    <w:rsid w:val="00F90B96"/>
    <w:rsid w:val="00F92106"/>
    <w:rsid w:val="00FA0862"/>
    <w:rsid w:val="00FA0F6A"/>
    <w:rsid w:val="00FA4D67"/>
    <w:rsid w:val="00FB0646"/>
    <w:rsid w:val="00FB1B18"/>
    <w:rsid w:val="00FB496A"/>
    <w:rsid w:val="00FB61C7"/>
    <w:rsid w:val="00FC3F87"/>
    <w:rsid w:val="00FC7563"/>
    <w:rsid w:val="00FC7BB0"/>
    <w:rsid w:val="00FD22AB"/>
    <w:rsid w:val="00FD2808"/>
    <w:rsid w:val="00FD3338"/>
    <w:rsid w:val="00FD4B8D"/>
    <w:rsid w:val="00FE13ED"/>
    <w:rsid w:val="00FE2FDB"/>
    <w:rsid w:val="00FE4AEE"/>
    <w:rsid w:val="00FE53C8"/>
    <w:rsid w:val="00FF36C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POST/DYS/OLD/GZ/00133/2026                        </dmsv2SWPP2ObjectNumber>
    <dmsv2SWPP2SumMD5 xmlns="http://schemas.microsoft.com/sharepoint/v3">b8722cdaf898e2acd11f9698915efbad</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24152174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JEUP5JKVCYQC-1092029480-14234</_dlc_DocId>
    <_dlc_DocIdUrl xmlns="a19cb1c7-c5c7-46d4-85ae-d83685407bba">
      <Url>https://swpp2.dms.gkpge.pl/sites/41/_layouts/15/DocIdRedir.aspx?ID=JEUP5JKVCYQC-1092029480-14234</Url>
      <Description>JEUP5JKVCYQC-1092029480-14234</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3F948761-F4BE-4949-B3BB-3916DF2BA842}">
  <ds:schemaRefs>
    <ds:schemaRef ds:uri="http://schemas.microsoft.com/sharepoint/events"/>
  </ds:schemaRefs>
</ds:datastoreItem>
</file>

<file path=customXml/itemProps3.xml><?xml version="1.0" encoding="utf-8"?>
<ds:datastoreItem xmlns:ds="http://schemas.openxmlformats.org/officeDocument/2006/customXml" ds:itemID="{E0D31639-DA1B-4C93-B59B-28630D47D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17</Pages>
  <Words>5227</Words>
  <Characters>31368</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2026-01-20T08:14:00Z</dcterms:created>
  <dcterms:modified xsi:type="dcterms:W3CDTF">2026-01-20T08:14:00Z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f700ae20-b521-4e34-aeec-bf4e3164b535</vt:lpwstr>
  </property>
</Properties>
</file>